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B02C45" w:rsidRDefault="0066576A" w:rsidP="00C20945">
      <w:pPr>
        <w:ind w:left="-284"/>
        <w:jc w:val="center"/>
        <w:rPr>
          <w:rFonts w:ascii="Marianne" w:hAnsi="Marianne" w:cs="Arial"/>
          <w:b/>
          <w:color w:val="0070C0"/>
          <w:sz w:val="28"/>
          <w:szCs w:val="28"/>
        </w:rPr>
      </w:pPr>
      <w:r w:rsidRPr="00B02C45">
        <w:rPr>
          <w:rFonts w:ascii="Marianne" w:hAnsi="Marianne" w:cs="Arial"/>
          <w:b/>
          <w:color w:val="0070C0"/>
          <w:sz w:val="28"/>
          <w:szCs w:val="28"/>
        </w:rPr>
        <w:t>ANNEXE C2</w:t>
      </w:r>
    </w:p>
    <w:p w14:paraId="2FD7FDEC" w14:textId="77777777" w:rsidR="0066576A" w:rsidRPr="00B02C45" w:rsidRDefault="0066576A" w:rsidP="00984DA9">
      <w:pPr>
        <w:pStyle w:val="Titre2"/>
        <w:ind w:left="-142"/>
        <w:rPr>
          <w:rFonts w:ascii="Marianne" w:hAnsi="Marianne" w:cs="Arial"/>
          <w:sz w:val="20"/>
          <w:szCs w:val="20"/>
        </w:rPr>
      </w:pPr>
    </w:p>
    <w:p w14:paraId="0C351929" w14:textId="6190D891" w:rsidR="0066576A" w:rsidRPr="00B02C45" w:rsidRDefault="00A55F5E" w:rsidP="00984DA9">
      <w:pPr>
        <w:pStyle w:val="Titre2"/>
        <w:ind w:left="-142"/>
        <w:rPr>
          <w:rFonts w:ascii="Marianne" w:hAnsi="Marianne" w:cs="Arial"/>
          <w:caps w:val="0"/>
          <w:sz w:val="28"/>
          <w:szCs w:val="28"/>
          <w:lang w:val="fr-FR"/>
        </w:rPr>
      </w:pPr>
      <w:r w:rsidRPr="00B02C45">
        <w:rPr>
          <w:rFonts w:ascii="Marianne" w:hAnsi="Marianne" w:cs="Arial"/>
          <w:caps w:val="0"/>
          <w:sz w:val="28"/>
          <w:szCs w:val="28"/>
          <w:lang w:val="fr-FR"/>
        </w:rPr>
        <w:t>Fiche</w:t>
      </w:r>
      <w:r w:rsidR="0066576A" w:rsidRPr="00B02C45">
        <w:rPr>
          <w:rFonts w:ascii="Marianne" w:hAnsi="Marianne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B02C45" w:rsidRDefault="0086203F" w:rsidP="00080A65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  <w:lang w:val="fr-FR"/>
        </w:rPr>
      </w:pPr>
    </w:p>
    <w:tbl>
      <w:tblPr>
        <w:tblStyle w:val="Grilledutableau"/>
        <w:tblW w:w="9993" w:type="dxa"/>
        <w:tblInd w:w="360" w:type="dxa"/>
        <w:tblLook w:val="04A0" w:firstRow="1" w:lastRow="0" w:firstColumn="1" w:lastColumn="0" w:noHBand="0" w:noVBand="1"/>
      </w:tblPr>
      <w:tblGrid>
        <w:gridCol w:w="3077"/>
        <w:gridCol w:w="4941"/>
        <w:gridCol w:w="1975"/>
      </w:tblGrid>
      <w:tr w:rsidR="007664CB" w:rsidRPr="00B02C45" w14:paraId="1A0B05D2" w14:textId="77777777" w:rsidTr="002E1E23">
        <w:trPr>
          <w:trHeight w:val="509"/>
        </w:trPr>
        <w:tc>
          <w:tcPr>
            <w:tcW w:w="3077" w:type="dxa"/>
            <w:vMerge w:val="restart"/>
            <w:tcBorders>
              <w:right w:val="nil"/>
            </w:tcBorders>
            <w:vAlign w:val="center"/>
          </w:tcPr>
          <w:p w14:paraId="0B4FB28D" w14:textId="62079866" w:rsidR="007664CB" w:rsidRPr="00B02C45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Proposition d’inscription </w:t>
            </w:r>
          </w:p>
        </w:tc>
        <w:tc>
          <w:tcPr>
            <w:tcW w:w="4941" w:type="dxa"/>
            <w:tcBorders>
              <w:right w:val="nil"/>
            </w:tcBorders>
            <w:vAlign w:val="center"/>
          </w:tcPr>
          <w:p w14:paraId="02620524" w14:textId="1E8D5EC0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à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la liste d’aptitude au corps de :</w:t>
            </w:r>
          </w:p>
        </w:tc>
        <w:tc>
          <w:tcPr>
            <w:tcW w:w="1975" w:type="dxa"/>
            <w:vAlign w:val="center"/>
          </w:tcPr>
          <w:p w14:paraId="056BF7B8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7664CB" w:rsidRPr="00B02C45" w14:paraId="20AE59C2" w14:textId="77777777" w:rsidTr="002E1E23">
        <w:trPr>
          <w:trHeight w:val="500"/>
        </w:trPr>
        <w:tc>
          <w:tcPr>
            <w:tcW w:w="3077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941" w:type="dxa"/>
            <w:tcBorders>
              <w:right w:val="nil"/>
            </w:tcBorders>
            <w:vAlign w:val="center"/>
          </w:tcPr>
          <w:p w14:paraId="568DA98C" w14:textId="22107CBF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16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au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tableau d’avancement </w:t>
            </w:r>
            <w:r w:rsidR="00566919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au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grade de :</w:t>
            </w:r>
          </w:p>
        </w:tc>
        <w:tc>
          <w:tcPr>
            <w:tcW w:w="1975" w:type="dxa"/>
            <w:vAlign w:val="center"/>
          </w:tcPr>
          <w:p w14:paraId="13AE4C35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B02C45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p w14:paraId="76D2962D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ACADEMIE : </w:t>
      </w:r>
    </w:p>
    <w:p w14:paraId="07D83AFB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D5B61C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ETABLISSEMENT :</w:t>
      </w:r>
    </w:p>
    <w:p w14:paraId="05C2409F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0"/>
        <w:gridCol w:w="1979"/>
      </w:tblGrid>
      <w:tr w:rsidR="0066576A" w:rsidRPr="00B02C45" w14:paraId="7EB7C13D" w14:textId="77777777" w:rsidTr="00FE6BE5">
        <w:trPr>
          <w:trHeight w:val="374"/>
        </w:trPr>
        <w:tc>
          <w:tcPr>
            <w:tcW w:w="80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B02C45" w:rsidRDefault="0066576A" w:rsidP="00FE6BE5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62BCF90B" w14:textId="77777777" w:rsidR="000134B2" w:rsidRPr="00B02C45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6AB10F0" w14:textId="77777777" w:rsidR="000134B2" w:rsidRPr="00B02C45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 xml:space="preserve">Nom d’usage : </w:t>
      </w:r>
    </w:p>
    <w:p w14:paraId="6BB576EA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B9FE3E6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Nom </w:t>
      </w:r>
      <w:r w:rsidR="000134B2" w:rsidRPr="00B02C45">
        <w:rPr>
          <w:rFonts w:ascii="Marianne" w:hAnsi="Marianne" w:cs="Arial"/>
          <w:sz w:val="20"/>
          <w:szCs w:val="20"/>
        </w:rPr>
        <w:t xml:space="preserve">de famille </w:t>
      </w:r>
      <w:r w:rsidRPr="00B02C45">
        <w:rPr>
          <w:rFonts w:ascii="Marianne" w:hAnsi="Marianne" w:cs="Arial"/>
          <w:sz w:val="20"/>
          <w:szCs w:val="20"/>
        </w:rPr>
        <w:t xml:space="preserve"> : </w:t>
      </w:r>
    </w:p>
    <w:p w14:paraId="2FF6AFD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5C3C6C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>Prénom :</w:t>
      </w:r>
    </w:p>
    <w:p w14:paraId="62ADC90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40064B11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Date de naissance :</w:t>
      </w:r>
    </w:p>
    <w:p w14:paraId="4C7A9B2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169DED3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Situation administrative (1) : </w:t>
      </w:r>
    </w:p>
    <w:p w14:paraId="43A1777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B02C45" w14:paraId="14132A10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B02C45" w:rsidRDefault="0066576A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>/ Domaine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d’activité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(2)</w:t>
            </w:r>
            <w:r w:rsidR="005466E7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006A9643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B02C45" w14:paraId="040499E0" w14:textId="77777777" w:rsidTr="00486C04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3808E74F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vAlign w:val="center"/>
          </w:tcPr>
          <w:p w14:paraId="489E829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B02C45" w14:paraId="3B6F3CE6" w14:textId="77777777" w:rsidTr="00486C04">
        <w:trPr>
          <w:trHeight w:val="453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B02C45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Situation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02D2AD81" w:rsidR="00566919" w:rsidRPr="00B02C45" w:rsidRDefault="00566919" w:rsidP="00DD1C1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1</w:t>
            </w:r>
            <w:r w:rsidRPr="00B02C45">
              <w:rPr>
                <w:rFonts w:ascii="Marianne" w:hAnsi="Marianne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janvier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D27940">
              <w:rPr>
                <w:rFonts w:ascii="Marianne" w:hAnsi="Marianne" w:cs="Arial"/>
                <w:sz w:val="20"/>
                <w:szCs w:val="20"/>
                <w:lang w:val="fr-FR"/>
              </w:rPr>
              <w:t>6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vAlign w:val="center"/>
          </w:tcPr>
          <w:p w14:paraId="4E64654A" w14:textId="32C3E9ED" w:rsidR="00566919" w:rsidRPr="00B02C45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7C8E965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6756D460" w:rsidR="00566919" w:rsidRPr="00B02C45" w:rsidRDefault="00566919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31 décembre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D27940">
              <w:rPr>
                <w:rFonts w:ascii="Marianne" w:hAnsi="Marianne" w:cs="Arial"/>
                <w:sz w:val="20"/>
                <w:szCs w:val="20"/>
                <w:lang w:val="fr-FR"/>
              </w:rPr>
              <w:t>6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(4)</w:t>
            </w:r>
          </w:p>
        </w:tc>
      </w:tr>
      <w:tr w:rsidR="00566919" w:rsidRPr="00B02C45" w14:paraId="12896216" w14:textId="77777777" w:rsidTr="00566919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ACA6FE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2333BA9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5E753D4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5BB2D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8C8AE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23E9A23B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4573689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780D148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01E568EF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E07C11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6A8816F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6E890BF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E73563A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9BF9CA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6305DB82" w14:textId="1BD81891" w:rsidR="005D1802" w:rsidRPr="00403498" w:rsidRDefault="0066576A" w:rsidP="005D1802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 </w:t>
      </w: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3261"/>
        <w:gridCol w:w="4860"/>
      </w:tblGrid>
      <w:tr w:rsidR="005D1802" w:rsidRPr="00B02C45" w14:paraId="1D2F213C" w14:textId="77777777" w:rsidTr="00FA196F">
        <w:trPr>
          <w:trHeight w:val="2733"/>
        </w:trPr>
        <w:tc>
          <w:tcPr>
            <w:tcW w:w="1833" w:type="dxa"/>
            <w:vAlign w:val="center"/>
          </w:tcPr>
          <w:p w14:paraId="72C2E82F" w14:textId="77777777" w:rsidR="00080A65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53C84445" w:rsidR="005D1802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et modalités d’accès (5)</w:t>
            </w:r>
          </w:p>
        </w:tc>
        <w:tc>
          <w:tcPr>
            <w:tcW w:w="3261" w:type="dxa"/>
          </w:tcPr>
          <w:p w14:paraId="0209EB4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le corps actuel :</w:t>
            </w:r>
          </w:p>
          <w:p w14:paraId="519412F4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Concours</w:t>
            </w:r>
          </w:p>
          <w:p w14:paraId="510387E9" w14:textId="24CEA9A8" w:rsidR="00080A6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Intégration</w:t>
            </w:r>
          </w:p>
          <w:p w14:paraId="29D39F40" w14:textId="652C0B42" w:rsidR="00E772E3" w:rsidRPr="00E772E3" w:rsidRDefault="00E772E3" w:rsidP="00E772E3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  <w:lang w:val="fr-FR"/>
              </w:rPr>
              <w:t xml:space="preserve">BOE </w:t>
            </w:r>
            <w:r w:rsidR="00ED760F" w:rsidRPr="00C94BAA">
              <w:rPr>
                <w:rFonts w:ascii="Marianne" w:hAnsi="Marianne" w:cs="Arial"/>
                <w:sz w:val="20"/>
                <w:szCs w:val="20"/>
                <w:lang w:val="fr-FR"/>
              </w:rPr>
              <w:t>(Art L.352-4 du CGFP</w:t>
            </w:r>
            <w:r>
              <w:rPr>
                <w:rFonts w:ascii="Marianne" w:hAnsi="Marianne" w:cs="Arial"/>
                <w:sz w:val="20"/>
                <w:szCs w:val="20"/>
                <w:lang w:val="fr-FR"/>
              </w:rPr>
              <w:t>)</w:t>
            </w:r>
          </w:p>
          <w:p w14:paraId="274F5744" w14:textId="77777777" w:rsidR="00E772E3" w:rsidRPr="00B02C45" w:rsidRDefault="00E772E3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0F81D86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B02C45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860" w:type="dxa"/>
          </w:tcPr>
          <w:p w14:paraId="552E3A3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le grade actuel :</w:t>
            </w:r>
          </w:p>
          <w:p w14:paraId="697C7126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TA au choix (année ......)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Externe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TA EX PRO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45F77AE5" w14:textId="5E4334D8" w:rsidR="0066576A" w:rsidRPr="00B02C45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 xml:space="preserve">préciser activité, congé parental, CLM (congé longue maladie), CLD (congé longue durée), 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>TPT</w:t>
      </w:r>
      <w:r w:rsidRPr="00B02C45">
        <w:rPr>
          <w:rFonts w:ascii="Marianne" w:hAnsi="Marianne" w:cs="Arial"/>
          <w:sz w:val="16"/>
          <w:szCs w:val="16"/>
        </w:rPr>
        <w:t xml:space="preserve"> (temps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 xml:space="preserve"> partiel</w:t>
      </w:r>
      <w:r w:rsidRPr="00B02C45">
        <w:rPr>
          <w:rFonts w:ascii="Marianne" w:hAnsi="Marianne" w:cs="Arial"/>
          <w:sz w:val="16"/>
          <w:szCs w:val="16"/>
        </w:rPr>
        <w:t xml:space="preserve"> thérapeutiq</w:t>
      </w:r>
      <w:r w:rsidR="001E2B90" w:rsidRPr="00B02C45">
        <w:rPr>
          <w:rFonts w:ascii="Marianne" w:hAnsi="Marianne" w:cs="Arial"/>
          <w:sz w:val="16"/>
          <w:szCs w:val="16"/>
        </w:rPr>
        <w:t>ue)</w:t>
      </w:r>
      <w:r w:rsidR="001E2B90" w:rsidRPr="00B02C45">
        <w:rPr>
          <w:rFonts w:ascii="Marianne" w:hAnsi="Marianne" w:cs="Arial"/>
          <w:sz w:val="16"/>
          <w:szCs w:val="16"/>
          <w:lang w:val="fr-FR"/>
        </w:rPr>
        <w:t>.</w:t>
      </w:r>
    </w:p>
    <w:p w14:paraId="42328D5D" w14:textId="77777777" w:rsidR="0066576A" w:rsidRPr="00B02C45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>corps d’accueil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(</w:t>
      </w:r>
      <w:r w:rsidR="0066576A" w:rsidRPr="00B02C45">
        <w:rPr>
          <w:rFonts w:ascii="Marianne" w:hAnsi="Marianne" w:cs="Arial"/>
          <w:sz w:val="16"/>
          <w:szCs w:val="16"/>
        </w:rPr>
        <w:t>pour les ITRF</w:t>
      </w:r>
      <w:r w:rsidRPr="00B02C45">
        <w:rPr>
          <w:rFonts w:ascii="Marianne" w:hAnsi="Marianne" w:cs="Arial"/>
          <w:sz w:val="16"/>
          <w:szCs w:val="16"/>
          <w:lang w:val="fr-FR"/>
        </w:rPr>
        <w:t>)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B02C45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Marianne" w:hAnsi="Marianne" w:cs="Arial"/>
          <w:sz w:val="16"/>
          <w:szCs w:val="16"/>
        </w:rPr>
      </w:pPr>
      <w:proofErr w:type="gramStart"/>
      <w:r w:rsidRPr="00B02C45">
        <w:rPr>
          <w:rFonts w:ascii="Marianne" w:hAnsi="Marianne" w:cs="Arial"/>
          <w:sz w:val="16"/>
          <w:szCs w:val="16"/>
          <w:lang w:val="fr-FR"/>
        </w:rPr>
        <w:t>liste</w:t>
      </w:r>
      <w:proofErr w:type="gramEnd"/>
      <w:r w:rsidRPr="00B02C45">
        <w:rPr>
          <w:rFonts w:ascii="Marianne" w:hAnsi="Marianne" w:cs="Arial"/>
          <w:sz w:val="16"/>
          <w:szCs w:val="16"/>
          <w:lang w:val="fr-FR"/>
        </w:rPr>
        <w:t xml:space="preserve"> d’aptitude : </w:t>
      </w:r>
      <w:r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Pr="00B02C45">
        <w:rPr>
          <w:rFonts w:ascii="Marianne" w:hAnsi="Marianne" w:cs="Arial"/>
          <w:sz w:val="16"/>
          <w:szCs w:val="16"/>
          <w:lang w:val="fr-FR"/>
        </w:rPr>
        <w:t>uniquement au 1</w:t>
      </w:r>
      <w:r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janvier de l’année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septembre de l’année.</w:t>
      </w:r>
    </w:p>
    <w:p w14:paraId="6EB5CC51" w14:textId="0B9CC430" w:rsidR="0066576A" w:rsidRPr="00B02C45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proofErr w:type="gramStart"/>
      <w:r w:rsidRPr="00B02C45">
        <w:rPr>
          <w:rFonts w:ascii="Marianne" w:hAnsi="Marianne" w:cs="Arial"/>
          <w:sz w:val="16"/>
          <w:szCs w:val="16"/>
          <w:lang w:val="fr-FR"/>
        </w:rPr>
        <w:t>tableau</w:t>
      </w:r>
      <w:proofErr w:type="gramEnd"/>
      <w:r w:rsidRPr="00B02C45">
        <w:rPr>
          <w:rFonts w:ascii="Marianne" w:hAnsi="Marianne" w:cs="Arial"/>
          <w:sz w:val="16"/>
          <w:szCs w:val="16"/>
          <w:lang w:val="fr-FR"/>
        </w:rPr>
        <w:t xml:space="preserve"> d’avancement : </w:t>
      </w:r>
      <w:r w:rsidR="0066576A"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="001978F7" w:rsidRPr="00B02C45">
        <w:rPr>
          <w:rFonts w:ascii="Marianne" w:hAnsi="Marianne" w:cs="Arial"/>
          <w:sz w:val="16"/>
          <w:szCs w:val="16"/>
        </w:rPr>
        <w:t>entre le</w:t>
      </w:r>
      <w:r w:rsidR="0066576A" w:rsidRPr="00B02C45">
        <w:rPr>
          <w:rFonts w:ascii="Marianne" w:hAnsi="Marianne" w:cs="Arial"/>
          <w:sz w:val="16"/>
          <w:szCs w:val="16"/>
        </w:rPr>
        <w:t xml:space="preserve"> 1</w:t>
      </w:r>
      <w:r w:rsidR="0066576A" w:rsidRPr="00B02C45">
        <w:rPr>
          <w:rFonts w:ascii="Marianne" w:hAnsi="Marianne" w:cs="Arial"/>
          <w:sz w:val="16"/>
          <w:szCs w:val="16"/>
          <w:vertAlign w:val="superscript"/>
        </w:rPr>
        <w:t>er</w:t>
      </w:r>
      <w:r w:rsidR="0066576A" w:rsidRPr="00B02C45">
        <w:rPr>
          <w:rFonts w:ascii="Marianne" w:hAnsi="Marianne" w:cs="Arial"/>
          <w:sz w:val="16"/>
          <w:szCs w:val="16"/>
        </w:rPr>
        <w:t xml:space="preserve"> janvier</w:t>
      </w:r>
      <w:r w:rsidR="001978F7" w:rsidRPr="00B02C45">
        <w:rPr>
          <w:rFonts w:ascii="Marianne" w:hAnsi="Marianne" w:cs="Arial"/>
          <w:sz w:val="16"/>
          <w:szCs w:val="16"/>
        </w:rPr>
        <w:t xml:space="preserve"> et le 31 décembre </w:t>
      </w:r>
      <w:r w:rsidR="0066576A" w:rsidRPr="00B02C45">
        <w:rPr>
          <w:rFonts w:ascii="Marianne" w:hAnsi="Marianne" w:cs="Arial"/>
          <w:sz w:val="16"/>
          <w:szCs w:val="16"/>
        </w:rPr>
        <w:t>de l’année.</w:t>
      </w:r>
    </w:p>
    <w:p w14:paraId="4F6C38F5" w14:textId="77777777" w:rsidR="0066576A" w:rsidRPr="00B02C45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Marianne" w:hAnsi="Marianne" w:cs="Arial"/>
          <w:sz w:val="16"/>
          <w:szCs w:val="16"/>
        </w:rPr>
      </w:pPr>
      <w:proofErr w:type="gramStart"/>
      <w:r w:rsidRPr="00B02C45">
        <w:rPr>
          <w:rFonts w:ascii="Marianne" w:hAnsi="Marianne" w:cs="Arial"/>
          <w:sz w:val="16"/>
          <w:szCs w:val="16"/>
        </w:rPr>
        <w:t>cocher</w:t>
      </w:r>
      <w:proofErr w:type="gramEnd"/>
      <w:r w:rsidRPr="00B02C45">
        <w:rPr>
          <w:rFonts w:ascii="Marianne" w:hAnsi="Marianne" w:cs="Arial"/>
          <w:sz w:val="16"/>
          <w:szCs w:val="16"/>
        </w:rPr>
        <w:t xml:space="preserve"> la case</w:t>
      </w:r>
    </w:p>
    <w:p w14:paraId="05D200D3" w14:textId="0041DBE1" w:rsidR="006F228C" w:rsidRDefault="006F228C" w:rsidP="006F228C">
      <w:pPr>
        <w:rPr>
          <w:ins w:id="0" w:author="Nadia Boudjema" w:date="2025-11-27T11:03:00Z"/>
          <w:rFonts w:ascii="Marianne" w:hAnsi="Marianne" w:cs="Arial"/>
          <w:sz w:val="16"/>
          <w:szCs w:val="16"/>
        </w:rPr>
      </w:pPr>
    </w:p>
    <w:p w14:paraId="799D00BB" w14:textId="1731F668" w:rsidR="00331DCD" w:rsidRDefault="00331DCD" w:rsidP="006F228C">
      <w:pPr>
        <w:rPr>
          <w:ins w:id="1" w:author="Nadia Boudjema" w:date="2025-11-27T11:03:00Z"/>
          <w:rFonts w:ascii="Marianne" w:hAnsi="Marianne" w:cs="Arial"/>
          <w:sz w:val="16"/>
          <w:szCs w:val="16"/>
        </w:rPr>
      </w:pPr>
    </w:p>
    <w:p w14:paraId="72C6A801" w14:textId="4A281F5B" w:rsidR="00331DCD" w:rsidRDefault="00331DCD" w:rsidP="006F228C">
      <w:pPr>
        <w:rPr>
          <w:ins w:id="2" w:author="Nadia Boudjema" w:date="2025-11-27T11:03:00Z"/>
          <w:rFonts w:ascii="Marianne" w:hAnsi="Marianne" w:cs="Arial"/>
          <w:sz w:val="16"/>
          <w:szCs w:val="16"/>
        </w:rPr>
      </w:pPr>
    </w:p>
    <w:p w14:paraId="0047BC9B" w14:textId="5B1B31EA" w:rsidR="00331DCD" w:rsidRDefault="00331DCD" w:rsidP="006F228C">
      <w:pPr>
        <w:rPr>
          <w:ins w:id="3" w:author="Nadia Boudjema" w:date="2025-11-27T11:03:00Z"/>
          <w:rFonts w:ascii="Marianne" w:hAnsi="Marianne" w:cs="Arial"/>
          <w:sz w:val="16"/>
          <w:szCs w:val="16"/>
        </w:rPr>
      </w:pPr>
    </w:p>
    <w:p w14:paraId="3D56D346" w14:textId="77777777" w:rsidR="00331DCD" w:rsidRPr="00B02C45" w:rsidRDefault="00331DCD" w:rsidP="006F228C">
      <w:pPr>
        <w:rPr>
          <w:rFonts w:ascii="Marianne" w:hAnsi="Marianne" w:cs="Arial"/>
          <w:sz w:val="16"/>
          <w:szCs w:val="16"/>
        </w:rPr>
      </w:pPr>
      <w:bookmarkStart w:id="4" w:name="_GoBack"/>
      <w:bookmarkEnd w:id="4"/>
    </w:p>
    <w:p w14:paraId="29B8337B" w14:textId="77777777" w:rsidR="006F228C" w:rsidRPr="00B02C45" w:rsidRDefault="006F228C" w:rsidP="006F228C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B02C45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856484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</w:pP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lastRenderedPageBreak/>
              <w:t xml:space="preserve">Emplois successifs depuis la nomination dans un 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service ou un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établissement relevant de l’</w:t>
            </w:r>
            <w:r w:rsidR="00576F5B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éducation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 nationale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,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de l’enseignement supérieur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 ou de la jeunesse et des sports</w:t>
            </w:r>
          </w:p>
        </w:tc>
      </w:tr>
      <w:tr w:rsidR="006F228C" w:rsidRPr="00B02C45" w14:paraId="42BBCA94" w14:textId="77777777" w:rsidTr="00054E4F">
        <w:trPr>
          <w:cantSplit/>
          <w:trHeight w:val="467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252C70A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14:paraId="3CAA76C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  <w:vAlign w:val="center"/>
          </w:tcPr>
          <w:p w14:paraId="729B168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B02C45" w14:paraId="1EBAE242" w14:textId="77777777" w:rsidTr="00054E4F">
        <w:trPr>
          <w:cantSplit/>
        </w:trPr>
        <w:tc>
          <w:tcPr>
            <w:tcW w:w="2880" w:type="dxa"/>
            <w:tcBorders>
              <w:bottom w:val="nil"/>
            </w:tcBorders>
            <w:vAlign w:val="center"/>
          </w:tcPr>
          <w:p w14:paraId="395756B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14:paraId="66A6D19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8C2AA2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  <w:vAlign w:val="center"/>
          </w:tcPr>
          <w:p w14:paraId="4F05708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B02C45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444217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C4738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F8FD8D9" w14:textId="3B58EECA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CD7F31" w14:textId="2F95636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132FC7" w14:textId="281C921A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B1DBABF" w14:textId="6E92204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6ED3D66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7EC1D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5DF3A1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5185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68AE77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9DEB4B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8C82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4B410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AD9D623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F8D4C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</w:tr>
    </w:tbl>
    <w:p w14:paraId="45A9954B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p w14:paraId="15D14666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B02C45" w14:paraId="7A74D543" w14:textId="77777777" w:rsidTr="007A7134">
        <w:trPr>
          <w:cantSplit/>
          <w:trHeight w:val="353"/>
        </w:trPr>
        <w:tc>
          <w:tcPr>
            <w:tcW w:w="10055" w:type="dxa"/>
            <w:gridSpan w:val="5"/>
          </w:tcPr>
          <w:p w14:paraId="18867CF7" w14:textId="77777777" w:rsidR="006F228C" w:rsidRPr="009306CF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smallCaps/>
                <w:sz w:val="22"/>
                <w:szCs w:val="22"/>
              </w:rPr>
            </w:pPr>
            <w:r w:rsidRPr="009306CF">
              <w:rPr>
                <w:rFonts w:ascii="Marianne" w:hAnsi="Marianne" w:cs="Arial"/>
                <w:b/>
                <w:smallCaps/>
                <w:sz w:val="22"/>
                <w:szCs w:val="22"/>
              </w:rPr>
              <w:t>Etat des services</w:t>
            </w:r>
          </w:p>
        </w:tc>
      </w:tr>
      <w:tr w:rsidR="006F228C" w:rsidRPr="00B02C45" w14:paraId="37AD4FC4" w14:textId="77777777" w:rsidTr="00B137F1">
        <w:trPr>
          <w:cantSplit/>
          <w:trHeight w:val="41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F265AC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D74A23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  <w:vAlign w:val="center"/>
          </w:tcPr>
          <w:p w14:paraId="6E7FD47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390609A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B02C45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</w:tr>
      <w:tr w:rsidR="006F228C" w:rsidRPr="00B02C45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040B4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63078D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C9944E5" w14:textId="7694380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F366CC4" w14:textId="55F7575F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DFABE2" w14:textId="7BD1C4C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780C85" w14:textId="4D85238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B1E53E" w14:textId="4EB4292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9BAEC2" w14:textId="1F8C3068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029B6DC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EF4EF2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6C2F0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55370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12DABD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02620D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C681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5EB6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787E4B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35EC1F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</w:tr>
      <w:tr w:rsidR="006F228C" w:rsidRPr="00B02C45" w14:paraId="6B98AF48" w14:textId="77777777" w:rsidTr="001E7E7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  <w:vAlign w:val="center"/>
          </w:tcPr>
          <w:p w14:paraId="2DC1B11E" w14:textId="77777777" w:rsidR="006F228C" w:rsidRPr="006C7A6C" w:rsidRDefault="006F228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2"/>
                <w:szCs w:val="22"/>
              </w:rPr>
            </w:pPr>
            <w:r w:rsidRPr="006C7A6C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  <w:p w14:paraId="7B61A23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</w:tc>
      </w:tr>
    </w:tbl>
    <w:p w14:paraId="3CE405CB" w14:textId="2FFEF9AB" w:rsidR="006F228C" w:rsidRPr="00B02C45" w:rsidRDefault="006F228C" w:rsidP="00CA4C09">
      <w:pPr>
        <w:rPr>
          <w:rFonts w:ascii="Marianne" w:hAnsi="Marianne" w:cs="Arial"/>
          <w:sz w:val="16"/>
          <w:szCs w:val="16"/>
        </w:rPr>
      </w:pPr>
    </w:p>
    <w:p w14:paraId="029A0674" w14:textId="77777777" w:rsidR="00594760" w:rsidRPr="00B02C45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Marianne" w:hAnsi="Marianne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B02C45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E5F" w14:textId="77777777" w:rsidR="00594760" w:rsidRPr="00B02C45" w:rsidRDefault="00594760" w:rsidP="00576F5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 xml:space="preserve">Signature du Président, du Directeur ou du Recteur : </w:t>
            </w:r>
          </w:p>
          <w:p w14:paraId="26C39F21" w14:textId="77777777" w:rsidR="00594760" w:rsidRPr="00B02C45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BC6C96" w14:textId="77777777" w:rsidR="00594760" w:rsidRPr="00B02C45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233A485" w14:textId="77777777" w:rsidR="00594760" w:rsidRDefault="00594760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>Date :</w:t>
            </w:r>
          </w:p>
          <w:p w14:paraId="38CC2D4B" w14:textId="63BCEF42" w:rsidR="00CA4C09" w:rsidRPr="00B02C45" w:rsidRDefault="00CA4C09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FD3F8C4" w14:textId="3AA3EF0C" w:rsidR="00594760" w:rsidRPr="000A179D" w:rsidRDefault="00594760" w:rsidP="00B64358">
      <w:pPr>
        <w:rPr>
          <w:rFonts w:ascii="Arial" w:hAnsi="Arial" w:cs="Arial"/>
          <w:sz w:val="20"/>
          <w:szCs w:val="20"/>
        </w:rPr>
      </w:pPr>
    </w:p>
    <w:sectPr w:rsidR="00594760" w:rsidRPr="000A179D" w:rsidSect="003B7891">
      <w:pgSz w:w="11906" w:h="16838" w:code="9"/>
      <w:pgMar w:top="284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C28F1" w14:textId="77777777" w:rsidR="00103640" w:rsidRDefault="00103640">
      <w:r>
        <w:separator/>
      </w:r>
    </w:p>
  </w:endnote>
  <w:endnote w:type="continuationSeparator" w:id="0">
    <w:p w14:paraId="379DEFDA" w14:textId="77777777" w:rsidR="00103640" w:rsidRDefault="0010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8814E" w14:textId="77777777" w:rsidR="00103640" w:rsidRDefault="00103640">
      <w:r>
        <w:separator/>
      </w:r>
    </w:p>
  </w:footnote>
  <w:footnote w:type="continuationSeparator" w:id="0">
    <w:p w14:paraId="169A8829" w14:textId="77777777" w:rsidR="00103640" w:rsidRDefault="00103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dia Boudjema">
    <w15:presenceInfo w15:providerId="None" w15:userId="Nadia Boudje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C4"/>
    <w:rsid w:val="00012DFA"/>
    <w:rsid w:val="000134B2"/>
    <w:rsid w:val="0002238F"/>
    <w:rsid w:val="00022FC2"/>
    <w:rsid w:val="00042D60"/>
    <w:rsid w:val="000452F0"/>
    <w:rsid w:val="00054E4F"/>
    <w:rsid w:val="00080A65"/>
    <w:rsid w:val="000960F2"/>
    <w:rsid w:val="000A179D"/>
    <w:rsid w:val="000F265D"/>
    <w:rsid w:val="000F49F8"/>
    <w:rsid w:val="00103640"/>
    <w:rsid w:val="00106267"/>
    <w:rsid w:val="001154DC"/>
    <w:rsid w:val="001313E2"/>
    <w:rsid w:val="001848C7"/>
    <w:rsid w:val="001978F7"/>
    <w:rsid w:val="001B5884"/>
    <w:rsid w:val="001C0F61"/>
    <w:rsid w:val="001E1B9A"/>
    <w:rsid w:val="001E2B90"/>
    <w:rsid w:val="001E7E7D"/>
    <w:rsid w:val="00216557"/>
    <w:rsid w:val="0023444E"/>
    <w:rsid w:val="002B3561"/>
    <w:rsid w:val="002C7660"/>
    <w:rsid w:val="002E1E23"/>
    <w:rsid w:val="002F3160"/>
    <w:rsid w:val="00306F62"/>
    <w:rsid w:val="003179AB"/>
    <w:rsid w:val="00331DCD"/>
    <w:rsid w:val="0033302D"/>
    <w:rsid w:val="00337A32"/>
    <w:rsid w:val="003406FA"/>
    <w:rsid w:val="00341B25"/>
    <w:rsid w:val="003464BB"/>
    <w:rsid w:val="00397721"/>
    <w:rsid w:val="003A124C"/>
    <w:rsid w:val="003B7891"/>
    <w:rsid w:val="00403498"/>
    <w:rsid w:val="004248CB"/>
    <w:rsid w:val="00430542"/>
    <w:rsid w:val="0043124F"/>
    <w:rsid w:val="00436057"/>
    <w:rsid w:val="00440AA7"/>
    <w:rsid w:val="0046609B"/>
    <w:rsid w:val="004808B8"/>
    <w:rsid w:val="004860E9"/>
    <w:rsid w:val="00486C04"/>
    <w:rsid w:val="004A22DD"/>
    <w:rsid w:val="004A25A5"/>
    <w:rsid w:val="0050076B"/>
    <w:rsid w:val="005013A0"/>
    <w:rsid w:val="00503F87"/>
    <w:rsid w:val="00521D0A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6A89"/>
    <w:rsid w:val="005D1802"/>
    <w:rsid w:val="00606AE8"/>
    <w:rsid w:val="00607D3E"/>
    <w:rsid w:val="00614FA3"/>
    <w:rsid w:val="00625EF3"/>
    <w:rsid w:val="00662388"/>
    <w:rsid w:val="0066576A"/>
    <w:rsid w:val="006833F6"/>
    <w:rsid w:val="00690695"/>
    <w:rsid w:val="006A2381"/>
    <w:rsid w:val="006C7A6C"/>
    <w:rsid w:val="006D252B"/>
    <w:rsid w:val="006D5955"/>
    <w:rsid w:val="006E066F"/>
    <w:rsid w:val="006F228C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A7134"/>
    <w:rsid w:val="007C2A1F"/>
    <w:rsid w:val="007F677E"/>
    <w:rsid w:val="008262DC"/>
    <w:rsid w:val="00836FC9"/>
    <w:rsid w:val="00856484"/>
    <w:rsid w:val="0085681F"/>
    <w:rsid w:val="0086203F"/>
    <w:rsid w:val="00864FA9"/>
    <w:rsid w:val="00881354"/>
    <w:rsid w:val="0089421A"/>
    <w:rsid w:val="008A0670"/>
    <w:rsid w:val="008A3B7B"/>
    <w:rsid w:val="008C020F"/>
    <w:rsid w:val="008E3C37"/>
    <w:rsid w:val="008E6616"/>
    <w:rsid w:val="008E777C"/>
    <w:rsid w:val="008F2C84"/>
    <w:rsid w:val="008F7C7E"/>
    <w:rsid w:val="0090231E"/>
    <w:rsid w:val="00915A6C"/>
    <w:rsid w:val="009251B2"/>
    <w:rsid w:val="009306CF"/>
    <w:rsid w:val="00933BBB"/>
    <w:rsid w:val="00940B07"/>
    <w:rsid w:val="00940D8D"/>
    <w:rsid w:val="009479FB"/>
    <w:rsid w:val="00962FA5"/>
    <w:rsid w:val="00984DA9"/>
    <w:rsid w:val="00991CFF"/>
    <w:rsid w:val="009A081D"/>
    <w:rsid w:val="009A2B90"/>
    <w:rsid w:val="009B12E5"/>
    <w:rsid w:val="009B7451"/>
    <w:rsid w:val="009C32B1"/>
    <w:rsid w:val="009D313C"/>
    <w:rsid w:val="009E0F9E"/>
    <w:rsid w:val="009F76F3"/>
    <w:rsid w:val="00A0245B"/>
    <w:rsid w:val="00A27D8B"/>
    <w:rsid w:val="00A338AF"/>
    <w:rsid w:val="00A55F5E"/>
    <w:rsid w:val="00A72493"/>
    <w:rsid w:val="00A9487C"/>
    <w:rsid w:val="00AA5783"/>
    <w:rsid w:val="00AB035B"/>
    <w:rsid w:val="00AC61D6"/>
    <w:rsid w:val="00AE1982"/>
    <w:rsid w:val="00AF6B60"/>
    <w:rsid w:val="00B02C45"/>
    <w:rsid w:val="00B137F1"/>
    <w:rsid w:val="00B17235"/>
    <w:rsid w:val="00B519D8"/>
    <w:rsid w:val="00B64358"/>
    <w:rsid w:val="00B8175C"/>
    <w:rsid w:val="00B8732A"/>
    <w:rsid w:val="00BB2B24"/>
    <w:rsid w:val="00BC2F75"/>
    <w:rsid w:val="00BC39CD"/>
    <w:rsid w:val="00BC623E"/>
    <w:rsid w:val="00BE4C4E"/>
    <w:rsid w:val="00C20945"/>
    <w:rsid w:val="00C63507"/>
    <w:rsid w:val="00C678B5"/>
    <w:rsid w:val="00C72B66"/>
    <w:rsid w:val="00C945AB"/>
    <w:rsid w:val="00C94BAA"/>
    <w:rsid w:val="00CA4C09"/>
    <w:rsid w:val="00CC7FD9"/>
    <w:rsid w:val="00CE609B"/>
    <w:rsid w:val="00CF38D5"/>
    <w:rsid w:val="00D0366F"/>
    <w:rsid w:val="00D05EA4"/>
    <w:rsid w:val="00D27940"/>
    <w:rsid w:val="00D31ABB"/>
    <w:rsid w:val="00D5084C"/>
    <w:rsid w:val="00D616DC"/>
    <w:rsid w:val="00D81D4A"/>
    <w:rsid w:val="00D90A62"/>
    <w:rsid w:val="00DD1C16"/>
    <w:rsid w:val="00DF599C"/>
    <w:rsid w:val="00E3623C"/>
    <w:rsid w:val="00E40B8A"/>
    <w:rsid w:val="00E772E3"/>
    <w:rsid w:val="00E90096"/>
    <w:rsid w:val="00EA0E22"/>
    <w:rsid w:val="00ED760F"/>
    <w:rsid w:val="00EE5071"/>
    <w:rsid w:val="00EE64E5"/>
    <w:rsid w:val="00EF6C18"/>
    <w:rsid w:val="00EF72EE"/>
    <w:rsid w:val="00F04FFF"/>
    <w:rsid w:val="00F2630D"/>
    <w:rsid w:val="00F27B08"/>
    <w:rsid w:val="00F33807"/>
    <w:rsid w:val="00F343D4"/>
    <w:rsid w:val="00F56EA3"/>
    <w:rsid w:val="00F7233B"/>
    <w:rsid w:val="00F84BE6"/>
    <w:rsid w:val="00F87B31"/>
    <w:rsid w:val="00FA196F"/>
    <w:rsid w:val="00FA66DC"/>
    <w:rsid w:val="00FB758D"/>
    <w:rsid w:val="00FC2BB7"/>
    <w:rsid w:val="00FE6BE5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  <w:style w:type="paragraph" w:styleId="Rvision">
    <w:name w:val="Revision"/>
    <w:hidden/>
    <w:uiPriority w:val="99"/>
    <w:semiHidden/>
    <w:rsid w:val="00C94B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73462-4550-4122-B98A-5A8306BB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Nadia Boudjema</cp:lastModifiedBy>
  <cp:revision>55</cp:revision>
  <cp:lastPrinted>2019-11-15T10:47:00Z</cp:lastPrinted>
  <dcterms:created xsi:type="dcterms:W3CDTF">2023-09-04T10:06:00Z</dcterms:created>
  <dcterms:modified xsi:type="dcterms:W3CDTF">2025-11-27T10:03:00Z</dcterms:modified>
</cp:coreProperties>
</file>